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CB8F8" w14:textId="543324E8" w:rsidR="00A544C2" w:rsidRPr="006614CC" w:rsidRDefault="00A544C2" w:rsidP="00456F26">
      <w:pPr>
        <w:tabs>
          <w:tab w:val="left" w:pos="4500"/>
        </w:tabs>
        <w:jc w:val="center"/>
        <w:rPr>
          <w:rFonts w:ascii="Arial Narrow" w:hAnsi="Arial Narrow"/>
          <w:b/>
          <w:bCs/>
          <w:sz w:val="24"/>
          <w:szCs w:val="24"/>
        </w:rPr>
      </w:pPr>
      <w:bookmarkStart w:id="0" w:name="_Toc211070487"/>
      <w:r w:rsidRPr="00CA66F8">
        <w:rPr>
          <w:rFonts w:ascii="Arial" w:eastAsia="Calibri" w:hAnsi="Arial" w:cs="Arial"/>
          <w:noProof/>
        </w:rPr>
        <w:drawing>
          <wp:inline distT="0" distB="0" distL="0" distR="0" wp14:anchorId="491BB2DF" wp14:editId="46A9DFA4">
            <wp:extent cx="3200400" cy="153154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2743" cy="1532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443CD" w14:textId="77777777" w:rsidR="00296CCA" w:rsidRDefault="00296CCA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  <w:r>
        <w:rPr>
          <w:rFonts w:ascii="Arial Narrow" w:hAnsi="Arial Narrow"/>
          <w:b/>
          <w:bCs/>
          <w:sz w:val="24"/>
          <w:szCs w:val="24"/>
        </w:rPr>
        <w:t>ANNEXE N°2 à l’acte d’engagement</w:t>
      </w:r>
    </w:p>
    <w:p w14:paraId="254E2F34" w14:textId="129B0DFC" w:rsidR="006614CC" w:rsidRDefault="008560E8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6614CC">
        <w:rPr>
          <w:rFonts w:ascii="Arial Narrow" w:hAnsi="Arial Narrow"/>
          <w:b/>
          <w:bCs/>
          <w:sz w:val="24"/>
          <w:szCs w:val="24"/>
        </w:rPr>
        <w:t>CADRE DE REPONSE TECHNIQUE</w:t>
      </w:r>
      <w:r w:rsidR="006614CC" w:rsidRPr="006614CC">
        <w:rPr>
          <w:rFonts w:ascii="Arial Narrow" w:hAnsi="Arial Narrow"/>
          <w:b/>
          <w:bCs/>
          <w:caps/>
          <w:sz w:val="24"/>
          <w:szCs w:val="24"/>
        </w:rPr>
        <w:t xml:space="preserve"> </w:t>
      </w:r>
    </w:p>
    <w:p w14:paraId="1537B20E" w14:textId="77777777" w:rsidR="00A544C2" w:rsidRDefault="00A544C2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</w:p>
    <w:p w14:paraId="6251F3C9" w14:textId="649E512B" w:rsidR="001119CC" w:rsidRDefault="0090760B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>
        <w:rPr>
          <w:rFonts w:ascii="Arial Narrow" w:hAnsi="Arial Narrow"/>
          <w:b/>
          <w:bCs/>
          <w:caps/>
          <w:sz w:val="24"/>
          <w:szCs w:val="24"/>
        </w:rPr>
        <w:t xml:space="preserve">N° de consultation : </w:t>
      </w:r>
    </w:p>
    <w:p w14:paraId="289CB996" w14:textId="5B991DF5" w:rsidR="00A544C2" w:rsidRPr="00D34AE4" w:rsidRDefault="007327AF" w:rsidP="002741F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caps/>
          <w:sz w:val="24"/>
          <w:szCs w:val="24"/>
        </w:rPr>
      </w:pPr>
      <w:r w:rsidRPr="00D34AE4">
        <w:rPr>
          <w:rFonts w:ascii="Arial Narrow" w:hAnsi="Arial Narrow"/>
          <w:b/>
          <w:bCs/>
          <w:caps/>
          <w:sz w:val="24"/>
          <w:szCs w:val="24"/>
        </w:rPr>
        <w:t>MX25-</w:t>
      </w:r>
      <w:r w:rsidR="00A544C2" w:rsidRPr="00D34AE4">
        <w:rPr>
          <w:rFonts w:ascii="Arial Narrow" w:hAnsi="Arial Narrow"/>
          <w:b/>
          <w:bCs/>
          <w:caps/>
          <w:sz w:val="24"/>
          <w:szCs w:val="24"/>
        </w:rPr>
        <w:t xml:space="preserve"> </w:t>
      </w:r>
      <w:r w:rsidR="00AA6A29" w:rsidRPr="00D34AE4">
        <w:rPr>
          <w:rFonts w:ascii="Arial Narrow" w:hAnsi="Arial Narrow"/>
          <w:b/>
          <w:bCs/>
          <w:caps/>
          <w:sz w:val="24"/>
          <w:szCs w:val="24"/>
        </w:rPr>
        <w:t>0</w:t>
      </w:r>
      <w:r w:rsidR="00666092">
        <w:rPr>
          <w:rFonts w:ascii="Arial Narrow" w:hAnsi="Arial Narrow"/>
          <w:b/>
          <w:bCs/>
          <w:caps/>
          <w:sz w:val="24"/>
          <w:szCs w:val="24"/>
        </w:rPr>
        <w:t>75</w:t>
      </w:r>
    </w:p>
    <w:bookmarkEnd w:id="0"/>
    <w:p w14:paraId="38DF7249" w14:textId="77777777" w:rsidR="00666092" w:rsidRPr="00666092" w:rsidRDefault="00666092" w:rsidP="006660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4500"/>
        </w:tabs>
        <w:ind w:left="1985" w:right="1274"/>
        <w:jc w:val="center"/>
        <w:rPr>
          <w:rFonts w:ascii="Arial Narrow" w:hAnsi="Arial Narrow"/>
          <w:b/>
          <w:bCs/>
          <w:sz w:val="24"/>
          <w:szCs w:val="24"/>
        </w:rPr>
      </w:pPr>
      <w:r w:rsidRPr="00666092">
        <w:rPr>
          <w:rFonts w:ascii="Arial Narrow" w:hAnsi="Arial Narrow"/>
          <w:b/>
          <w:bCs/>
          <w:sz w:val="24"/>
          <w:szCs w:val="24"/>
        </w:rPr>
        <w:t>Fourniture et installation d’un système de photolithographie par écriture directe pour le laboratoire de Physique de la Matière Condensée (PMC) de l'Ecole polytechnique</w:t>
      </w:r>
    </w:p>
    <w:p w14:paraId="64071141" w14:textId="77777777" w:rsidR="00247E6E" w:rsidRDefault="00247E6E" w:rsidP="008560E8">
      <w:pPr>
        <w:tabs>
          <w:tab w:val="left" w:pos="4500"/>
        </w:tabs>
        <w:jc w:val="left"/>
        <w:rPr>
          <w:rFonts w:ascii="Arial Narrow" w:hAnsi="Arial Narrow"/>
          <w:b/>
          <w:bCs/>
          <w:i/>
          <w:iCs/>
          <w:sz w:val="24"/>
          <w:szCs w:val="24"/>
          <w:u w:val="single"/>
        </w:rPr>
      </w:pPr>
    </w:p>
    <w:p w14:paraId="7E2DE7D1" w14:textId="1AF6127C" w:rsidR="00247E6E" w:rsidRPr="007C03CF" w:rsidRDefault="00745383" w:rsidP="005A5C18">
      <w:pPr>
        <w:tabs>
          <w:tab w:val="left" w:pos="4500"/>
        </w:tabs>
        <w:rPr>
          <w:rFonts w:cstheme="minorHAnsi"/>
          <w:bCs/>
          <w:sz w:val="24"/>
          <w:szCs w:val="24"/>
        </w:rPr>
      </w:pPr>
      <w:r w:rsidRPr="007C03CF">
        <w:rPr>
          <w:rFonts w:cstheme="minorHAnsi"/>
          <w:bCs/>
          <w:sz w:val="24"/>
          <w:szCs w:val="24"/>
        </w:rPr>
        <w:t>Le candidat a obligation de remplir le cadre de réponse technique.</w:t>
      </w:r>
      <w:r w:rsidRPr="007C03CF">
        <w:rPr>
          <w:rFonts w:cstheme="minorHAnsi"/>
          <w:bCs/>
          <w:color w:val="FF0000"/>
          <w:sz w:val="24"/>
          <w:szCs w:val="24"/>
        </w:rPr>
        <w:t xml:space="preserve"> </w:t>
      </w:r>
    </w:p>
    <w:p w14:paraId="32987573" w14:textId="48481743" w:rsidR="00483FDC" w:rsidRPr="007C03CF" w:rsidRDefault="00483FDC" w:rsidP="00483FDC">
      <w:pPr>
        <w:tabs>
          <w:tab w:val="left" w:pos="4500"/>
        </w:tabs>
        <w:rPr>
          <w:rFonts w:cstheme="minorHAnsi"/>
          <w:bCs/>
          <w:sz w:val="24"/>
          <w:szCs w:val="24"/>
        </w:rPr>
      </w:pPr>
      <w:r w:rsidRPr="007C03CF">
        <w:rPr>
          <w:rFonts w:cstheme="minorHAnsi"/>
          <w:bCs/>
          <w:sz w:val="24"/>
          <w:szCs w:val="24"/>
          <w:u w:val="single"/>
        </w:rPr>
        <w:t xml:space="preserve">Les items demandés dans ce cadre de réponse devront obligatoirement être renseignés dans ce document </w:t>
      </w:r>
      <w:r w:rsidRPr="007C03CF">
        <w:rPr>
          <w:rFonts w:cstheme="minorHAnsi"/>
          <w:bCs/>
          <w:sz w:val="24"/>
          <w:szCs w:val="24"/>
        </w:rPr>
        <w:t>(même s’ils sont également abordés dans le mémoire technique). Ne seront pas pris en compte les renvois systématiques sur la totalité du cadre de réponse à des numéros de page sur un document annexe sous peine de rejet de l’offre.</w:t>
      </w:r>
    </w:p>
    <w:p w14:paraId="22B036DD" w14:textId="77777777" w:rsidR="00483FDC" w:rsidRPr="007C03CF" w:rsidRDefault="00483FDC" w:rsidP="00483FDC">
      <w:pPr>
        <w:tabs>
          <w:tab w:val="left" w:pos="4500"/>
        </w:tabs>
        <w:rPr>
          <w:rFonts w:cstheme="minorHAnsi"/>
          <w:bCs/>
          <w:sz w:val="24"/>
          <w:szCs w:val="24"/>
        </w:rPr>
      </w:pPr>
    </w:p>
    <w:p w14:paraId="4CC61DAF" w14:textId="0111CB48" w:rsidR="00483FDC" w:rsidRPr="007C03CF" w:rsidRDefault="00483FDC" w:rsidP="00483FDC">
      <w:pPr>
        <w:tabs>
          <w:tab w:val="left" w:pos="4500"/>
        </w:tabs>
        <w:rPr>
          <w:rFonts w:cstheme="minorHAnsi"/>
          <w:bCs/>
          <w:sz w:val="24"/>
          <w:szCs w:val="24"/>
        </w:rPr>
      </w:pPr>
      <w:r w:rsidRPr="007C03CF">
        <w:rPr>
          <w:rFonts w:cstheme="minorHAnsi"/>
          <w:bCs/>
          <w:sz w:val="24"/>
          <w:szCs w:val="24"/>
          <w:u w:val="single"/>
        </w:rPr>
        <w:t>A titre exceptionnel</w:t>
      </w:r>
      <w:r w:rsidRPr="007C03CF">
        <w:rPr>
          <w:rFonts w:cstheme="minorHAnsi"/>
          <w:bCs/>
          <w:sz w:val="24"/>
          <w:szCs w:val="24"/>
        </w:rPr>
        <w:t>, il sera possible de compléter certains champs en renvoyant de manière précise vers le(s) titre(s) et le(s) page(s) d’une documentation annexe transmise avec la réponse ou du mémoire technique.</w:t>
      </w:r>
    </w:p>
    <w:p w14:paraId="12795CB9" w14:textId="63F941D1" w:rsidR="00483FDC" w:rsidRDefault="00483FDC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03EDD5BE" w14:textId="59585237" w:rsidR="007C03CF" w:rsidRPr="007C03CF" w:rsidRDefault="007C03CF" w:rsidP="007C03CF">
      <w:pPr>
        <w:tabs>
          <w:tab w:val="left" w:pos="4500"/>
        </w:tabs>
        <w:rPr>
          <w:rFonts w:cstheme="minorHAnsi"/>
          <w:b/>
          <w:sz w:val="24"/>
          <w:szCs w:val="24"/>
        </w:rPr>
      </w:pPr>
      <w:bookmarkStart w:id="1" w:name="_Hlk204175009"/>
      <w:r w:rsidRPr="007C03CF">
        <w:rPr>
          <w:rFonts w:cstheme="minorHAnsi"/>
          <w:b/>
          <w:sz w:val="24"/>
          <w:szCs w:val="24"/>
        </w:rPr>
        <w:t>Le candidat indique à quelle solution correspond la présente offre</w:t>
      </w:r>
      <w:r>
        <w:rPr>
          <w:rFonts w:cstheme="minorHAnsi"/>
          <w:b/>
          <w:sz w:val="24"/>
          <w:szCs w:val="24"/>
        </w:rPr>
        <w:t xml:space="preserve"> </w:t>
      </w:r>
      <w:r w:rsidRPr="007C03CF">
        <w:rPr>
          <w:rFonts w:cstheme="minorHAnsi"/>
          <w:b/>
          <w:sz w:val="24"/>
          <w:szCs w:val="24"/>
          <w:u w:val="single"/>
        </w:rPr>
        <w:t>(à compléter)</w:t>
      </w:r>
      <w:r w:rsidRPr="007C03CF">
        <w:rPr>
          <w:rFonts w:cstheme="minorHAnsi"/>
          <w:b/>
          <w:sz w:val="24"/>
          <w:szCs w:val="24"/>
        </w:rPr>
        <w:t> :</w:t>
      </w:r>
    </w:p>
    <w:bookmarkEnd w:id="1"/>
    <w:p w14:paraId="562D8D20" w14:textId="77777777" w:rsidR="007C03CF" w:rsidRPr="007C03CF" w:rsidRDefault="007C03CF" w:rsidP="007C03CF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bookmarkStart w:id="2" w:name="_Hlk204174959"/>
    <w:p w14:paraId="2C8BD9D2" w14:textId="569434F4" w:rsidR="007C03CF" w:rsidRPr="007C03CF" w:rsidRDefault="008135EB" w:rsidP="007C03CF">
      <w:pPr>
        <w:tabs>
          <w:tab w:val="left" w:pos="4500"/>
        </w:tabs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-11612382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1288C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7C03CF" w:rsidRPr="007C03CF">
        <w:rPr>
          <w:rFonts w:cstheme="minorHAnsi"/>
          <w:b/>
          <w:sz w:val="24"/>
          <w:szCs w:val="24"/>
        </w:rPr>
        <w:t xml:space="preserve"> L</w:t>
      </w:r>
      <w:r w:rsidR="007C03CF">
        <w:rPr>
          <w:rFonts w:cstheme="minorHAnsi"/>
          <w:b/>
          <w:sz w:val="24"/>
          <w:szCs w:val="24"/>
        </w:rPr>
        <w:t>’offre</w:t>
      </w:r>
      <w:r w:rsidR="007C03CF" w:rsidRPr="007C03CF">
        <w:rPr>
          <w:rFonts w:cstheme="minorHAnsi"/>
          <w:b/>
          <w:sz w:val="24"/>
          <w:szCs w:val="24"/>
        </w:rPr>
        <w:t xml:space="preserve"> de base</w:t>
      </w:r>
    </w:p>
    <w:p w14:paraId="6C5ECEE8" w14:textId="12BF334D" w:rsidR="007C03CF" w:rsidRDefault="008135EB" w:rsidP="007C03CF">
      <w:pPr>
        <w:tabs>
          <w:tab w:val="left" w:pos="4500"/>
        </w:tabs>
        <w:rPr>
          <w:rFonts w:cstheme="minorHAnsi"/>
          <w:b/>
          <w:sz w:val="24"/>
          <w:szCs w:val="24"/>
        </w:rPr>
      </w:pPr>
      <w:sdt>
        <w:sdtPr>
          <w:rPr>
            <w:rFonts w:cstheme="minorHAnsi"/>
            <w:b/>
            <w:sz w:val="24"/>
            <w:szCs w:val="24"/>
          </w:rPr>
          <w:id w:val="-953396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03CF" w:rsidRPr="007C03CF">
            <w:rPr>
              <w:rFonts w:ascii="Segoe UI Symbol" w:hAnsi="Segoe UI Symbol" w:cs="Segoe UI Symbol"/>
              <w:b/>
              <w:sz w:val="24"/>
              <w:szCs w:val="24"/>
            </w:rPr>
            <w:t>☐</w:t>
          </w:r>
        </w:sdtContent>
      </w:sdt>
      <w:r w:rsidR="007C03CF" w:rsidRPr="007C03CF">
        <w:rPr>
          <w:rFonts w:cstheme="minorHAnsi"/>
          <w:b/>
          <w:sz w:val="24"/>
          <w:szCs w:val="24"/>
        </w:rPr>
        <w:t xml:space="preserve"> L</w:t>
      </w:r>
      <w:r w:rsidR="007C03CF">
        <w:rPr>
          <w:rFonts w:cstheme="minorHAnsi"/>
          <w:b/>
          <w:sz w:val="24"/>
          <w:szCs w:val="24"/>
        </w:rPr>
        <w:t>’offre</w:t>
      </w:r>
      <w:r w:rsidR="007C03CF" w:rsidRPr="007C03CF">
        <w:rPr>
          <w:rFonts w:cstheme="minorHAnsi"/>
          <w:b/>
          <w:sz w:val="24"/>
          <w:szCs w:val="24"/>
        </w:rPr>
        <w:t xml:space="preserve"> de base</w:t>
      </w:r>
      <w:r w:rsidR="007C03CF">
        <w:rPr>
          <w:rFonts w:cstheme="minorHAnsi"/>
          <w:b/>
          <w:sz w:val="24"/>
          <w:szCs w:val="24"/>
        </w:rPr>
        <w:t xml:space="preserve"> + la variante n°1</w:t>
      </w:r>
    </w:p>
    <w:bookmarkEnd w:id="2"/>
    <w:p w14:paraId="36820EF9" w14:textId="77777777" w:rsidR="007C03CF" w:rsidRDefault="007C03CF" w:rsidP="005A5C18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335BCEF9" w14:textId="77777777" w:rsidR="00A544C2" w:rsidRDefault="00A544C2" w:rsidP="00A544C2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color w:val="000000"/>
          <w:sz w:val="16"/>
          <w:szCs w:val="16"/>
        </w:rPr>
      </w:pPr>
      <w:r>
        <w:rPr>
          <w:rFonts w:ascii="Arial Narrow" w:eastAsia="Arial Narrow" w:hAnsi="Arial Narrow" w:cs="Arial Narrow"/>
          <w:b/>
          <w:color w:val="000000"/>
          <w:sz w:val="28"/>
          <w:szCs w:val="28"/>
        </w:rPr>
        <w:t>CANDIDAT :</w:t>
      </w:r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6095"/>
      </w:tblGrid>
      <w:tr w:rsidR="00A544C2" w14:paraId="120F33B5" w14:textId="77777777" w:rsidTr="0050606E">
        <w:trPr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64B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Nom de l’entreprise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2C228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4E6F5C7C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  <w:p w14:paraId="213BE6BA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A544C2" w14:paraId="046843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F5AD4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Contact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5A12" w14:textId="77777777" w:rsidR="00A544C2" w:rsidRDefault="00A544C2" w:rsidP="0050606E">
            <w:pPr>
              <w:rPr>
                <w:rFonts w:ascii="Arial Narrow" w:eastAsia="Arial Narrow" w:hAnsi="Arial Narrow" w:cs="Arial Narrow"/>
              </w:rPr>
            </w:pPr>
          </w:p>
        </w:tc>
      </w:tr>
      <w:tr w:rsidR="00231C8B" w14:paraId="69B0E47A" w14:textId="77777777" w:rsidTr="0050606E">
        <w:trPr>
          <w:trHeight w:val="780"/>
          <w:jc w:val="center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3410" w14:textId="43B512C5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Coordonnées (mail, téléphone)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3C88" w14:textId="77777777" w:rsidR="00231C8B" w:rsidRDefault="00231C8B" w:rsidP="0050606E">
            <w:pPr>
              <w:rPr>
                <w:rFonts w:ascii="Arial Narrow" w:eastAsia="Arial Narrow" w:hAnsi="Arial Narrow" w:cs="Arial Narrow"/>
              </w:rPr>
            </w:pPr>
          </w:p>
        </w:tc>
      </w:tr>
    </w:tbl>
    <w:p w14:paraId="5817F4D5" w14:textId="1FBBEC81" w:rsidR="00526C5F" w:rsidRDefault="00526C5F" w:rsidP="00526C5F">
      <w:pPr>
        <w:widowControl/>
        <w:adjustRightInd/>
        <w:spacing w:after="200" w:line="276" w:lineRule="auto"/>
        <w:jc w:val="left"/>
        <w:textAlignment w:val="auto"/>
        <w:rPr>
          <w:rFonts w:ascii="Arial Narrow" w:hAnsi="Arial Narrow"/>
          <w:bCs/>
          <w:iCs/>
          <w:sz w:val="24"/>
          <w:szCs w:val="24"/>
        </w:rPr>
      </w:pPr>
    </w:p>
    <w:p w14:paraId="5FB52351" w14:textId="093F9770" w:rsidR="007327AF" w:rsidRPr="000B0A7C" w:rsidRDefault="000B0A7C" w:rsidP="000B0A7C">
      <w:pPr>
        <w:widowControl/>
        <w:adjustRightInd/>
        <w:spacing w:after="200" w:line="276" w:lineRule="auto"/>
        <w:jc w:val="center"/>
        <w:textAlignment w:val="auto"/>
        <w:rPr>
          <w:rFonts w:ascii="Arial Narrow" w:hAnsi="Arial Narrow"/>
          <w:b/>
          <w:iCs/>
          <w:sz w:val="24"/>
          <w:szCs w:val="24"/>
        </w:rPr>
      </w:pPr>
      <w:r w:rsidRPr="000B0A7C">
        <w:rPr>
          <w:rFonts w:ascii="Arial Narrow" w:hAnsi="Arial Narrow"/>
          <w:b/>
          <w:iCs/>
          <w:sz w:val="24"/>
          <w:szCs w:val="24"/>
        </w:rPr>
        <w:lastRenderedPageBreak/>
        <w:t>Fourniture et installation d’un système de photolithographie par écriture directe pour le laboratoire de Physique de la Matière Condensée (PMC) de l'Ecole polytechnique</w:t>
      </w:r>
    </w:p>
    <w:p w14:paraId="46B73457" w14:textId="3676B6F4" w:rsidR="008560E8" w:rsidRPr="00231C8B" w:rsidRDefault="008560E8" w:rsidP="00231C8B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Critère </w:t>
      </w:r>
      <w:r w:rsidR="001E48ED" w:rsidRPr="00231C8B">
        <w:rPr>
          <w:rFonts w:ascii="Arial Narrow" w:hAnsi="Arial Narrow"/>
          <w:b/>
          <w:bCs/>
          <w:sz w:val="24"/>
          <w:szCs w:val="24"/>
          <w:u w:val="single"/>
        </w:rPr>
        <w:t>1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="00AA6A29">
        <w:rPr>
          <w:rFonts w:ascii="Arial Narrow" w:hAnsi="Arial Narrow"/>
          <w:b/>
          <w:bCs/>
          <w:sz w:val="24"/>
          <w:szCs w:val="24"/>
          <w:u w:val="single"/>
        </w:rPr>
        <w:t>Valeur Technique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(</w:t>
      </w:r>
      <w:r w:rsidR="000B0A7C">
        <w:rPr>
          <w:rFonts w:ascii="Arial Narrow" w:hAnsi="Arial Narrow"/>
          <w:b/>
          <w:bCs/>
          <w:sz w:val="24"/>
          <w:szCs w:val="24"/>
          <w:u w:val="single"/>
        </w:rPr>
        <w:t>6</w:t>
      </w:r>
      <w:r w:rsidR="00AA6A29">
        <w:rPr>
          <w:rFonts w:ascii="Arial Narrow" w:hAnsi="Arial Narrow"/>
          <w:b/>
          <w:bCs/>
          <w:sz w:val="24"/>
          <w:szCs w:val="24"/>
          <w:u w:val="single"/>
        </w:rPr>
        <w:t>0</w:t>
      </w:r>
      <w:r w:rsidR="00231C8B"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%)</w:t>
      </w:r>
    </w:p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1790"/>
        <w:gridCol w:w="2428"/>
        <w:gridCol w:w="5306"/>
        <w:gridCol w:w="12"/>
        <w:gridCol w:w="1408"/>
      </w:tblGrid>
      <w:tr w:rsidR="00476A05" w:rsidRPr="006614CC" w14:paraId="4B0DE1FF" w14:textId="1B21E2EA" w:rsidTr="004D7E05">
        <w:tc>
          <w:tcPr>
            <w:tcW w:w="4218" w:type="dxa"/>
            <w:gridSpan w:val="2"/>
          </w:tcPr>
          <w:p w14:paraId="33A8C5AA" w14:textId="422FE6AF" w:rsidR="00476A05" w:rsidRDefault="00476A05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bookmarkStart w:id="3" w:name="_Hlk202347129"/>
            <w:r>
              <w:rPr>
                <w:rFonts w:ascii="Arial Narrow" w:hAnsi="Arial Narrow"/>
                <w:bCs/>
                <w:sz w:val="24"/>
                <w:szCs w:val="24"/>
              </w:rPr>
              <w:t>Critères d’évaluation</w:t>
            </w:r>
          </w:p>
        </w:tc>
        <w:tc>
          <w:tcPr>
            <w:tcW w:w="5306" w:type="dxa"/>
          </w:tcPr>
          <w:p w14:paraId="6CB3DC0D" w14:textId="29C3E271" w:rsidR="00476A05" w:rsidRDefault="00476A05" w:rsidP="005C26BC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Réponse du candidat</w:t>
            </w:r>
          </w:p>
        </w:tc>
        <w:tc>
          <w:tcPr>
            <w:tcW w:w="1420" w:type="dxa"/>
            <w:gridSpan w:val="2"/>
          </w:tcPr>
          <w:p w14:paraId="7A30A442" w14:textId="407F8372" w:rsidR="00476A05" w:rsidRDefault="00476A05" w:rsidP="005C26BC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83FDC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A titre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exceptionnel en cas de complément</w:t>
            </w:r>
          </w:p>
          <w:p w14:paraId="7E0AE4C6" w14:textId="76E2F88F" w:rsidR="00476A05" w:rsidRDefault="00476A05" w:rsidP="005C26BC">
            <w:pPr>
              <w:jc w:val="center"/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N° de page du mémoire technique </w:t>
            </w:r>
          </w:p>
        </w:tc>
      </w:tr>
      <w:bookmarkEnd w:id="3"/>
      <w:tr w:rsidR="00AA6A29" w:rsidRPr="006614CC" w14:paraId="3BA44B4B" w14:textId="77777777" w:rsidTr="00476A05">
        <w:tc>
          <w:tcPr>
            <w:tcW w:w="1790" w:type="dxa"/>
          </w:tcPr>
          <w:p w14:paraId="7BCFE851" w14:textId="010EA321" w:rsidR="00AE1120" w:rsidRDefault="00AA6A29" w:rsidP="00481974">
            <w:pPr>
              <w:widowControl/>
              <w:adjustRightInd/>
              <w:spacing w:line="259" w:lineRule="auto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Sous-critère 1.1 </w:t>
            </w:r>
            <w:r w:rsidR="00AE1120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–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3BE41E3C" w14:textId="77777777" w:rsidR="000B0A7C" w:rsidRDefault="000B0A7C" w:rsidP="00481974">
            <w:pPr>
              <w:widowControl/>
              <w:adjustRightInd/>
              <w:spacing w:line="259" w:lineRule="auto"/>
              <w:textAlignment w:val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5640D728" w14:textId="7A2AE732" w:rsidR="00AA6A29" w:rsidRPr="00AA6A29" w:rsidRDefault="00AA6A29" w:rsidP="00481974">
            <w:pPr>
              <w:widowControl/>
              <w:adjustRightInd/>
              <w:spacing w:line="259" w:lineRule="auto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</w:t>
            </w:r>
            <w:r w:rsidRPr="00AA6A2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AA6A2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sur </w:t>
            </w:r>
            <w:r w:rsidR="000B0A7C">
              <w:rPr>
                <w:rFonts w:ascii="Arial" w:hAnsi="Arial" w:cs="Arial"/>
                <w:b/>
                <w:color w:val="000000"/>
                <w:sz w:val="18"/>
                <w:szCs w:val="18"/>
              </w:rPr>
              <w:t>15</w:t>
            </w:r>
            <w:r w:rsidRPr="00AA6A2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% </w:t>
            </w:r>
          </w:p>
          <w:p w14:paraId="1BADA613" w14:textId="77777777" w:rsidR="00AA6A29" w:rsidRDefault="00AA6A29" w:rsidP="00481974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8" w:type="dxa"/>
            <w:tcMar>
              <w:left w:w="57" w:type="dxa"/>
              <w:right w:w="57" w:type="dxa"/>
            </w:tcMar>
          </w:tcPr>
          <w:p w14:paraId="6FC8DBE0" w14:textId="57862445" w:rsidR="00AA6A29" w:rsidRPr="00AA6A29" w:rsidRDefault="000B0A7C" w:rsidP="00481974">
            <w:pPr>
              <w:tabs>
                <w:tab w:val="left" w:pos="4500"/>
              </w:tabs>
              <w:spacing w:line="240" w:lineRule="auto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  <w:r w:rsidRPr="000B0A7C">
              <w:rPr>
                <w:rFonts w:ascii="Arial Narrow" w:hAnsi="Arial Narrow"/>
                <w:bCs/>
                <w:i/>
                <w:sz w:val="24"/>
                <w:szCs w:val="24"/>
              </w:rPr>
              <w:t>Résolution minimale d’écriture</w:t>
            </w:r>
          </w:p>
        </w:tc>
        <w:tc>
          <w:tcPr>
            <w:tcW w:w="5306" w:type="dxa"/>
          </w:tcPr>
          <w:p w14:paraId="07A80A54" w14:textId="77777777" w:rsidR="00AA6A29" w:rsidRDefault="00AA6A29" w:rsidP="00481974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</w:tcPr>
          <w:p w14:paraId="54A0E5FF" w14:textId="77777777" w:rsidR="00AA6A29" w:rsidRDefault="00AA6A29" w:rsidP="00481974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105F58" w:rsidRPr="006614CC" w14:paraId="452864AC" w14:textId="02F781DC" w:rsidTr="00476A05">
        <w:tc>
          <w:tcPr>
            <w:tcW w:w="1790" w:type="dxa"/>
          </w:tcPr>
          <w:p w14:paraId="0BC9CD2B" w14:textId="5AF45B0E" w:rsidR="00105F58" w:rsidRPr="00AA6A29" w:rsidRDefault="00105F58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Sous-critère 1.2 - </w:t>
            </w:r>
          </w:p>
          <w:p w14:paraId="24CA7BD3" w14:textId="08113274" w:rsidR="00105F58" w:rsidRPr="00AA6A29" w:rsidRDefault="00105F58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A6A29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Noté sur </w:t>
            </w:r>
            <w:r w:rsidR="00B1288C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</w:t>
            </w:r>
            <w:r w:rsidRPr="00AA6A29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5%</w:t>
            </w:r>
          </w:p>
          <w:p w14:paraId="6F582C9F" w14:textId="62655B22" w:rsidR="00105F58" w:rsidRPr="006614CC" w:rsidRDefault="00105F58" w:rsidP="00105F58">
            <w:pPr>
              <w:tabs>
                <w:tab w:val="left" w:pos="4500"/>
              </w:tabs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2428" w:type="dxa"/>
          </w:tcPr>
          <w:p w14:paraId="24B4BFA2" w14:textId="3019D4DC" w:rsidR="00105F58" w:rsidRPr="00105F58" w:rsidRDefault="000B0A7C" w:rsidP="00105F58">
            <w:pPr>
              <w:tabs>
                <w:tab w:val="left" w:pos="4500"/>
              </w:tabs>
              <w:spacing w:line="240" w:lineRule="auto"/>
              <w:jc w:val="left"/>
              <w:rPr>
                <w:rFonts w:ascii="Arial Narrow" w:eastAsia="Arial Narrow" w:hAnsi="Arial Narrow" w:cs="Arial Narrow"/>
              </w:rPr>
            </w:pPr>
            <w:r w:rsidRPr="000B0A7C">
              <w:rPr>
                <w:rFonts w:ascii="Arial" w:hAnsi="Arial" w:cs="Arial"/>
                <w:i/>
                <w:color w:val="000000"/>
              </w:rPr>
              <w:t>Vitesse d’écriture</w:t>
            </w:r>
          </w:p>
        </w:tc>
        <w:tc>
          <w:tcPr>
            <w:tcW w:w="5306" w:type="dxa"/>
          </w:tcPr>
          <w:p w14:paraId="6CA0B7B7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  <w:gridSpan w:val="2"/>
          </w:tcPr>
          <w:p w14:paraId="6C3D8732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105F58" w:rsidRPr="006614CC" w14:paraId="5765C1C3" w14:textId="77777777" w:rsidTr="00476A05">
        <w:tc>
          <w:tcPr>
            <w:tcW w:w="1790" w:type="dxa"/>
          </w:tcPr>
          <w:p w14:paraId="0E25ACEF" w14:textId="150CF702" w:rsidR="00105F58" w:rsidRDefault="00105F58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212A18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Sous-critère 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1</w:t>
            </w:r>
            <w:r w:rsidRPr="00212A18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3</w:t>
            </w:r>
            <w:r w:rsidRPr="00212A18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-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</w:p>
          <w:p w14:paraId="3C396AF2" w14:textId="4BC5A6A2" w:rsidR="00105F58" w:rsidRDefault="00105F58" w:rsidP="00105F58">
            <w:pPr>
              <w:tabs>
                <w:tab w:val="left" w:pos="4500"/>
              </w:tabs>
              <w:jc w:val="left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AD2A9C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Noté sur 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  <w:r w:rsidRPr="00AD2A9C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%</w:t>
            </w:r>
          </w:p>
          <w:p w14:paraId="249432C3" w14:textId="027777BE" w:rsidR="00105F58" w:rsidRDefault="00105F58" w:rsidP="00105F58">
            <w:pPr>
              <w:tabs>
                <w:tab w:val="left" w:pos="4500"/>
              </w:tabs>
              <w:jc w:val="left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428" w:type="dxa"/>
          </w:tcPr>
          <w:p w14:paraId="646C15CA" w14:textId="0715A672" w:rsidR="00105F58" w:rsidRPr="00AA6A29" w:rsidRDefault="000B0A7C" w:rsidP="00105F58">
            <w:pPr>
              <w:tabs>
                <w:tab w:val="left" w:pos="4500"/>
              </w:tabs>
              <w:spacing w:line="240" w:lineRule="auto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  <w:r w:rsidRPr="000B0A7C">
              <w:rPr>
                <w:rFonts w:ascii="Arial" w:hAnsi="Arial" w:cs="Arial"/>
                <w:i/>
                <w:color w:val="000000"/>
              </w:rPr>
              <w:t>Automatisation du changement de résolution</w:t>
            </w:r>
          </w:p>
        </w:tc>
        <w:tc>
          <w:tcPr>
            <w:tcW w:w="5318" w:type="dxa"/>
            <w:gridSpan w:val="2"/>
          </w:tcPr>
          <w:p w14:paraId="218CD401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8" w:type="dxa"/>
          </w:tcPr>
          <w:p w14:paraId="32ADFA3D" w14:textId="77777777" w:rsidR="00105F58" w:rsidRDefault="00105F58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476A05" w:rsidRPr="006614CC" w14:paraId="272B8623" w14:textId="77777777" w:rsidTr="00476A05">
        <w:tc>
          <w:tcPr>
            <w:tcW w:w="1790" w:type="dxa"/>
          </w:tcPr>
          <w:p w14:paraId="5A68BAA6" w14:textId="0CCBFEDD" w:rsidR="00476A05" w:rsidRPr="00476A05" w:rsidRDefault="00476A05" w:rsidP="00476A05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Sous-critère 1.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4</w:t>
            </w: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- </w:t>
            </w:r>
          </w:p>
          <w:p w14:paraId="7ECD65D7" w14:textId="1F8BA9F8" w:rsidR="00476A05" w:rsidRPr="00476A05" w:rsidRDefault="00476A05" w:rsidP="00476A05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Noté sur </w:t>
            </w:r>
            <w:r w:rsidR="00B1288C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  <w:r w:rsidR="00B1288C"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%</w:t>
            </w:r>
          </w:p>
          <w:p w14:paraId="40AE6F42" w14:textId="77777777" w:rsidR="00476A05" w:rsidRPr="00212A18" w:rsidRDefault="00476A05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428" w:type="dxa"/>
          </w:tcPr>
          <w:p w14:paraId="7EEF104A" w14:textId="5241CE09" w:rsidR="00476A05" w:rsidRPr="000B0A7C" w:rsidRDefault="00476A05" w:rsidP="00105F58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  <w:r w:rsidRPr="00476A05">
              <w:rPr>
                <w:rFonts w:ascii="Arial" w:hAnsi="Arial" w:cs="Arial"/>
                <w:i/>
                <w:color w:val="000000"/>
              </w:rPr>
              <w:t>Reproductibilité et stabilité dans le temps des doses nécessaires à l’écriture</w:t>
            </w:r>
          </w:p>
        </w:tc>
        <w:tc>
          <w:tcPr>
            <w:tcW w:w="5318" w:type="dxa"/>
            <w:gridSpan w:val="2"/>
          </w:tcPr>
          <w:p w14:paraId="3450D481" w14:textId="77777777" w:rsidR="00476A05" w:rsidRDefault="00476A05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8" w:type="dxa"/>
          </w:tcPr>
          <w:p w14:paraId="1BF528D0" w14:textId="77777777" w:rsidR="00476A05" w:rsidRDefault="00476A05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476A05" w:rsidRPr="006614CC" w14:paraId="55D99777" w14:textId="77777777" w:rsidTr="00476A05">
        <w:tc>
          <w:tcPr>
            <w:tcW w:w="1790" w:type="dxa"/>
          </w:tcPr>
          <w:p w14:paraId="752DCAF8" w14:textId="6739DDAB" w:rsidR="00476A05" w:rsidRPr="00476A05" w:rsidRDefault="00476A05" w:rsidP="00476A05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Sous-critère 1.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- </w:t>
            </w:r>
          </w:p>
          <w:p w14:paraId="78D08480" w14:textId="77777777" w:rsidR="00476A05" w:rsidRPr="00476A05" w:rsidRDefault="00476A05" w:rsidP="00476A05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 sur 5 %</w:t>
            </w:r>
          </w:p>
          <w:p w14:paraId="0751AD26" w14:textId="77777777" w:rsidR="00476A05" w:rsidRPr="00212A18" w:rsidRDefault="00476A05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428" w:type="dxa"/>
          </w:tcPr>
          <w:p w14:paraId="3BE0D499" w14:textId="77777777" w:rsidR="00476A05" w:rsidRPr="00D3774B" w:rsidRDefault="00476A05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  <w:u w:val="single"/>
              </w:rPr>
            </w:pPr>
            <w:r w:rsidRPr="00D3774B">
              <w:rPr>
                <w:rFonts w:ascii="Arial" w:hAnsi="Arial" w:cs="Arial"/>
                <w:i/>
                <w:color w:val="000000"/>
                <w:u w:val="single"/>
              </w:rPr>
              <w:t>Efficacité de l’autofocus</w:t>
            </w:r>
          </w:p>
          <w:p w14:paraId="70D6753E" w14:textId="77777777" w:rsidR="002B1330" w:rsidRDefault="002B1330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</w:p>
          <w:p w14:paraId="247099F4" w14:textId="77777777" w:rsidR="002B1330" w:rsidRPr="005262DF" w:rsidRDefault="002B1330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  <w:r w:rsidRPr="005262DF">
              <w:rPr>
                <w:rFonts w:ascii="Arial" w:hAnsi="Arial" w:cs="Arial"/>
                <w:i/>
                <w:color w:val="000000"/>
              </w:rPr>
              <w:t>Caractéristiques de l’autofocus</w:t>
            </w:r>
          </w:p>
          <w:p w14:paraId="636C3FED" w14:textId="6D9DF16A" w:rsidR="00BA2DF8" w:rsidRPr="00BA2DF8" w:rsidRDefault="00BA2DF8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(Utilisation, contraintes exigées par le système autofocus, temps nécessaire</w:t>
            </w:r>
            <w:r w:rsidRPr="00BA2DF8">
              <w:t xml:space="preserve"> </w:t>
            </w:r>
            <w:r w:rsidRPr="00BA2DF8">
              <w:rPr>
                <w:rFonts w:ascii="Arial" w:hAnsi="Arial" w:cs="Arial"/>
                <w:i/>
                <w:color w:val="000000"/>
              </w:rPr>
              <w:t>à l’autofocus par rapport au temps d’écriture</w:t>
            </w:r>
            <w:r>
              <w:rPr>
                <w:rFonts w:ascii="Arial" w:hAnsi="Arial" w:cs="Arial"/>
                <w:i/>
                <w:color w:val="000000"/>
              </w:rPr>
              <w:t xml:space="preserve"> etc…)</w:t>
            </w:r>
          </w:p>
        </w:tc>
        <w:tc>
          <w:tcPr>
            <w:tcW w:w="5318" w:type="dxa"/>
            <w:gridSpan w:val="2"/>
          </w:tcPr>
          <w:p w14:paraId="4ADD5EFC" w14:textId="77777777" w:rsidR="00476A05" w:rsidRDefault="00476A05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8" w:type="dxa"/>
          </w:tcPr>
          <w:p w14:paraId="2991B500" w14:textId="77777777" w:rsidR="00476A05" w:rsidRDefault="00476A05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476A05" w:rsidRPr="006614CC" w14:paraId="72BBD324" w14:textId="77777777" w:rsidTr="00476A05">
        <w:tc>
          <w:tcPr>
            <w:tcW w:w="1790" w:type="dxa"/>
          </w:tcPr>
          <w:p w14:paraId="69C80DD5" w14:textId="5A5F337F" w:rsidR="00476A05" w:rsidRPr="00476A05" w:rsidRDefault="00476A05" w:rsidP="00476A05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Sous-critère 1.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6</w:t>
            </w: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- </w:t>
            </w:r>
          </w:p>
          <w:p w14:paraId="3AC78855" w14:textId="77777777" w:rsidR="00476A05" w:rsidRPr="00476A05" w:rsidRDefault="00476A05" w:rsidP="00476A05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 sur 5 %</w:t>
            </w:r>
          </w:p>
          <w:p w14:paraId="3922422A" w14:textId="77777777" w:rsidR="00476A05" w:rsidRPr="00212A18" w:rsidRDefault="00476A05" w:rsidP="00105F58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428" w:type="dxa"/>
          </w:tcPr>
          <w:p w14:paraId="725108FE" w14:textId="13907F14" w:rsidR="00476A05" w:rsidRPr="000B0A7C" w:rsidRDefault="00476A05" w:rsidP="00105F58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  <w:r w:rsidRPr="00D3774B">
              <w:rPr>
                <w:rFonts w:ascii="Arial" w:hAnsi="Arial" w:cs="Arial"/>
                <w:i/>
                <w:color w:val="000000"/>
                <w:u w:val="single"/>
              </w:rPr>
              <w:t>Possibilité d’écrire sur des échantillons de différentes tailles</w:t>
            </w:r>
            <w:r w:rsidR="00760735">
              <w:rPr>
                <w:rFonts w:ascii="Arial" w:hAnsi="Arial" w:cs="Arial"/>
                <w:i/>
                <w:color w:val="000000"/>
              </w:rPr>
              <w:t xml:space="preserve"> (</w:t>
            </w:r>
            <w:r w:rsidR="00760735" w:rsidRPr="00760735">
              <w:rPr>
                <w:rFonts w:ascii="Arial" w:hAnsi="Arial" w:cs="Arial"/>
                <w:i/>
                <w:color w:val="000000"/>
              </w:rPr>
              <w:t>détailler la taille minimale et maximale d’échantillon compatible avec le porte échantillon de l’appareil</w:t>
            </w:r>
            <w:r w:rsidR="00760735">
              <w:rPr>
                <w:rFonts w:ascii="Arial" w:hAnsi="Arial" w:cs="Arial"/>
                <w:i/>
                <w:color w:val="000000"/>
              </w:rPr>
              <w:t xml:space="preserve">, </w:t>
            </w:r>
            <w:r w:rsidR="00760735" w:rsidRPr="00760735">
              <w:rPr>
                <w:rFonts w:ascii="Arial" w:hAnsi="Arial" w:cs="Arial"/>
                <w:i/>
                <w:color w:val="000000"/>
              </w:rPr>
              <w:t>possibilité (ou non) de monter plusieurs échantillons à la fois, avec un</w:t>
            </w:r>
            <w:r w:rsidR="005262DF">
              <w:rPr>
                <w:rFonts w:ascii="Arial" w:hAnsi="Arial" w:cs="Arial"/>
                <w:i/>
                <w:color w:val="000000"/>
              </w:rPr>
              <w:t>e</w:t>
            </w:r>
            <w:r w:rsidR="00760735" w:rsidRPr="00760735">
              <w:rPr>
                <w:rFonts w:ascii="Arial" w:hAnsi="Arial" w:cs="Arial"/>
                <w:i/>
                <w:color w:val="000000"/>
              </w:rPr>
              <w:t xml:space="preserve"> écriture sur chacun qui ne nécessite pas</w:t>
            </w:r>
            <w:r w:rsidR="005262DF">
              <w:rPr>
                <w:rFonts w:ascii="Arial" w:hAnsi="Arial" w:cs="Arial"/>
                <w:i/>
                <w:color w:val="000000"/>
              </w:rPr>
              <w:t xml:space="preserve"> d</w:t>
            </w:r>
            <w:r w:rsidR="00760735" w:rsidRPr="00760735">
              <w:rPr>
                <w:rFonts w:ascii="Arial" w:hAnsi="Arial" w:cs="Arial"/>
                <w:i/>
                <w:color w:val="000000"/>
              </w:rPr>
              <w:t>e manipulation entre-temps des échantillons</w:t>
            </w:r>
            <w:r w:rsidR="00760735"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5318" w:type="dxa"/>
            <w:gridSpan w:val="2"/>
          </w:tcPr>
          <w:p w14:paraId="29D2D9E8" w14:textId="77777777" w:rsidR="00476A05" w:rsidRDefault="00476A05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8" w:type="dxa"/>
          </w:tcPr>
          <w:p w14:paraId="18FE66D6" w14:textId="77777777" w:rsidR="00476A05" w:rsidRDefault="00476A05" w:rsidP="00105F58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29EFDA81" w14:textId="77777777" w:rsidR="005262DF" w:rsidRDefault="005262DF">
      <w:r>
        <w:br w:type="page"/>
      </w:r>
    </w:p>
    <w:p w14:paraId="53254DC6" w14:textId="58F1CBD8" w:rsidR="005262DF" w:rsidRDefault="005262DF"/>
    <w:tbl>
      <w:tblPr>
        <w:tblStyle w:val="Grilledutableau"/>
        <w:tblpPr w:leftFromText="141" w:rightFromText="141" w:vertAnchor="page" w:horzAnchor="margin" w:tblpXSpec="center" w:tblpY="2026"/>
        <w:tblW w:w="10944" w:type="dxa"/>
        <w:tblLook w:val="01E0" w:firstRow="1" w:lastRow="1" w:firstColumn="1" w:lastColumn="1" w:noHBand="0" w:noVBand="0"/>
      </w:tblPr>
      <w:tblGrid>
        <w:gridCol w:w="1790"/>
        <w:gridCol w:w="2428"/>
        <w:gridCol w:w="5318"/>
        <w:gridCol w:w="1408"/>
      </w:tblGrid>
      <w:tr w:rsidR="005262DF" w:rsidRPr="006614CC" w14:paraId="1606C79F" w14:textId="77777777" w:rsidTr="005262DF">
        <w:tc>
          <w:tcPr>
            <w:tcW w:w="1790" w:type="dxa"/>
          </w:tcPr>
          <w:p w14:paraId="096BF356" w14:textId="77777777" w:rsidR="005262DF" w:rsidRPr="00476A05" w:rsidRDefault="005262DF" w:rsidP="005262DF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Sous-critère 1.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7</w:t>
            </w: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- </w:t>
            </w:r>
          </w:p>
          <w:p w14:paraId="0D62E98F" w14:textId="06FB6CEB" w:rsidR="005262DF" w:rsidRPr="00476A05" w:rsidRDefault="005262DF" w:rsidP="005262DF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Noté sur </w:t>
            </w:r>
            <w:r w:rsidR="00B1288C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5</w:t>
            </w:r>
            <w:r w:rsidR="00B1288C"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%</w:t>
            </w:r>
          </w:p>
          <w:p w14:paraId="26A6D915" w14:textId="77777777" w:rsidR="005262DF" w:rsidRPr="00212A18" w:rsidRDefault="005262DF" w:rsidP="005262DF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428" w:type="dxa"/>
          </w:tcPr>
          <w:p w14:paraId="69E2D511" w14:textId="4B88DD57" w:rsidR="005262DF" w:rsidRPr="00D3774B" w:rsidRDefault="005262DF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  <w:u w:val="single"/>
              </w:rPr>
            </w:pPr>
            <w:r w:rsidRPr="00D3774B">
              <w:rPr>
                <w:rFonts w:ascii="Arial" w:hAnsi="Arial" w:cs="Arial"/>
                <w:i/>
                <w:color w:val="000000"/>
                <w:u w:val="single"/>
              </w:rPr>
              <w:t>Précision de l’alignement sur un échantillon</w:t>
            </w:r>
            <w:r w:rsidR="005C41D1">
              <w:rPr>
                <w:rFonts w:ascii="Arial" w:hAnsi="Arial" w:cs="Arial"/>
                <w:i/>
                <w:color w:val="000000"/>
                <w:u w:val="single"/>
              </w:rPr>
              <w:t xml:space="preserve"> ou motif  </w:t>
            </w:r>
            <w:r w:rsidRPr="00D3774B">
              <w:rPr>
                <w:rFonts w:ascii="Arial" w:hAnsi="Arial" w:cs="Arial"/>
                <w:i/>
                <w:color w:val="000000"/>
                <w:u w:val="single"/>
              </w:rPr>
              <w:t xml:space="preserve"> existant</w:t>
            </w:r>
            <w:r w:rsidR="005C41D1">
              <w:rPr>
                <w:rFonts w:ascii="Arial" w:hAnsi="Arial" w:cs="Arial"/>
                <w:i/>
                <w:color w:val="000000"/>
                <w:u w:val="single"/>
              </w:rPr>
              <w:t>, y compris sur la face arrière de l’échantillon</w:t>
            </w:r>
          </w:p>
          <w:p w14:paraId="3E14D03B" w14:textId="292BAA07" w:rsidR="005262DF" w:rsidRPr="000B0A7C" w:rsidRDefault="005262DF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(</w:t>
            </w:r>
            <w:r w:rsidR="005C41D1" w:rsidRPr="00760735">
              <w:rPr>
                <w:rFonts w:ascii="Arial" w:hAnsi="Arial" w:cs="Arial"/>
                <w:i/>
                <w:color w:val="000000"/>
              </w:rPr>
              <w:t>Détailler</w:t>
            </w:r>
            <w:r w:rsidRPr="00760735">
              <w:rPr>
                <w:rFonts w:ascii="Arial" w:hAnsi="Arial" w:cs="Arial"/>
                <w:i/>
                <w:color w:val="000000"/>
              </w:rPr>
              <w:t xml:space="preserve"> la possibilité ou non d’alignement d’écriture avec u</w:t>
            </w:r>
            <w:r w:rsidR="005C41D1">
              <w:rPr>
                <w:rFonts w:ascii="Arial" w:hAnsi="Arial" w:cs="Arial"/>
                <w:i/>
                <w:color w:val="000000"/>
              </w:rPr>
              <w:t>n</w:t>
            </w:r>
            <w:r w:rsidRPr="00760735">
              <w:rPr>
                <w:rFonts w:ascii="Arial" w:hAnsi="Arial" w:cs="Arial"/>
                <w:i/>
                <w:color w:val="000000"/>
              </w:rPr>
              <w:t xml:space="preserve"> masque </w:t>
            </w:r>
            <w:r w:rsidR="00246351" w:rsidRPr="00760735">
              <w:rPr>
                <w:rFonts w:ascii="Arial" w:hAnsi="Arial" w:cs="Arial"/>
                <w:i/>
                <w:color w:val="000000"/>
              </w:rPr>
              <w:t>virtuel</w:t>
            </w:r>
            <w:r w:rsidRPr="00760735">
              <w:rPr>
                <w:rFonts w:ascii="Arial" w:hAnsi="Arial" w:cs="Arial"/>
                <w:i/>
                <w:color w:val="000000"/>
              </w:rPr>
              <w:t xml:space="preserve"> qui sera défini par l’utilisateur sur une image d’un échantillon monté dans l</w:t>
            </w:r>
            <w:r w:rsidR="00B27C65">
              <w:rPr>
                <w:rFonts w:ascii="Arial" w:hAnsi="Arial" w:cs="Arial"/>
                <w:i/>
                <w:color w:val="000000"/>
              </w:rPr>
              <w:t>’</w:t>
            </w:r>
            <w:del w:id="4" w:author="Fluneau Sophie (Mme)" w:date="2025-07-24T10:04:00Z">
              <w:r w:rsidRPr="00760735" w:rsidDel="00B27C65">
                <w:rPr>
                  <w:rFonts w:ascii="Arial" w:hAnsi="Arial" w:cs="Arial"/>
                  <w:i/>
                  <w:color w:val="000000"/>
                </w:rPr>
                <w:delText xml:space="preserve"> </w:delText>
              </w:r>
            </w:del>
            <w:r w:rsidRPr="00760735">
              <w:rPr>
                <w:rFonts w:ascii="Arial" w:hAnsi="Arial" w:cs="Arial"/>
                <w:i/>
                <w:color w:val="000000"/>
              </w:rPr>
              <w:t>appareil</w:t>
            </w:r>
            <w:r>
              <w:rPr>
                <w:rFonts w:ascii="Arial" w:hAnsi="Arial" w:cs="Arial"/>
                <w:i/>
                <w:color w:val="000000"/>
              </w:rPr>
              <w:t>)</w:t>
            </w:r>
          </w:p>
        </w:tc>
        <w:tc>
          <w:tcPr>
            <w:tcW w:w="5318" w:type="dxa"/>
          </w:tcPr>
          <w:p w14:paraId="3F854638" w14:textId="77777777" w:rsidR="005262DF" w:rsidRDefault="005262DF" w:rsidP="005262DF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8" w:type="dxa"/>
          </w:tcPr>
          <w:p w14:paraId="76E3A390" w14:textId="77777777" w:rsidR="005262DF" w:rsidRDefault="005262DF" w:rsidP="005262DF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  <w:tr w:rsidR="005262DF" w:rsidRPr="006614CC" w14:paraId="0DA97135" w14:textId="77777777" w:rsidTr="005262DF">
        <w:tc>
          <w:tcPr>
            <w:tcW w:w="1790" w:type="dxa"/>
          </w:tcPr>
          <w:p w14:paraId="1D24DF6D" w14:textId="77777777" w:rsidR="005262DF" w:rsidRPr="00476A05" w:rsidRDefault="005262DF" w:rsidP="005262DF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Sous-critère 1.</w:t>
            </w:r>
            <w:r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8</w:t>
            </w: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 xml:space="preserve"> - </w:t>
            </w:r>
          </w:p>
          <w:p w14:paraId="2A9C2913" w14:textId="77777777" w:rsidR="005262DF" w:rsidRPr="00476A05" w:rsidRDefault="005262DF" w:rsidP="005262DF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  <w:r w:rsidRPr="00476A05"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  <w:t>Noté sur 5 %</w:t>
            </w:r>
          </w:p>
          <w:p w14:paraId="43E07486" w14:textId="77777777" w:rsidR="005262DF" w:rsidRPr="00212A18" w:rsidRDefault="005262DF" w:rsidP="005262DF">
            <w:pPr>
              <w:widowControl/>
              <w:adjustRightInd/>
              <w:spacing w:after="160" w:line="259" w:lineRule="auto"/>
              <w:jc w:val="left"/>
              <w:textAlignment w:val="auto"/>
              <w:rPr>
                <w:rFonts w:ascii="Arial" w:hAnsi="Arial" w:cs="Arial"/>
                <w:b/>
                <w:i/>
                <w:color w:val="000000"/>
                <w:sz w:val="18"/>
                <w:szCs w:val="18"/>
              </w:rPr>
            </w:pPr>
          </w:p>
        </w:tc>
        <w:tc>
          <w:tcPr>
            <w:tcW w:w="2428" w:type="dxa"/>
          </w:tcPr>
          <w:p w14:paraId="14E3227B" w14:textId="77777777" w:rsidR="005262DF" w:rsidRDefault="005262DF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  <w:r w:rsidRPr="00D3774B">
              <w:rPr>
                <w:rFonts w:ascii="Arial" w:hAnsi="Arial" w:cs="Arial"/>
                <w:i/>
                <w:color w:val="000000"/>
                <w:u w:val="single"/>
              </w:rPr>
              <w:t>Qualité de l’offre logiciel</w:t>
            </w:r>
            <w:r w:rsidRPr="00476A05">
              <w:rPr>
                <w:rFonts w:ascii="Arial" w:hAnsi="Arial" w:cs="Arial"/>
                <w:i/>
                <w:color w:val="000000"/>
              </w:rPr>
              <w:t> :</w:t>
            </w:r>
          </w:p>
          <w:p w14:paraId="68AE8E71" w14:textId="77777777" w:rsidR="005262DF" w:rsidRDefault="005262DF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-</w:t>
            </w:r>
            <w:r w:rsidRPr="00476A05">
              <w:rPr>
                <w:rFonts w:ascii="Arial" w:hAnsi="Arial" w:cs="Arial"/>
                <w:i/>
                <w:color w:val="000000"/>
              </w:rPr>
              <w:t xml:space="preserve"> ergonomie,</w:t>
            </w:r>
          </w:p>
          <w:p w14:paraId="0B9B6304" w14:textId="77777777" w:rsidR="005262DF" w:rsidRPr="000B0A7C" w:rsidRDefault="005262DF" w:rsidP="005262DF">
            <w:pPr>
              <w:tabs>
                <w:tab w:val="left" w:pos="4500"/>
              </w:tabs>
              <w:spacing w:line="240" w:lineRule="auto"/>
              <w:jc w:val="left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- </w:t>
            </w:r>
            <w:r w:rsidRPr="00476A05">
              <w:rPr>
                <w:rFonts w:ascii="Arial" w:hAnsi="Arial" w:cs="Arial"/>
                <w:i/>
                <w:color w:val="000000"/>
              </w:rPr>
              <w:t>accès aux paramètres</w:t>
            </w:r>
          </w:p>
        </w:tc>
        <w:tc>
          <w:tcPr>
            <w:tcW w:w="5318" w:type="dxa"/>
          </w:tcPr>
          <w:p w14:paraId="63323B63" w14:textId="77777777" w:rsidR="005262DF" w:rsidRDefault="005262DF" w:rsidP="005262DF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08" w:type="dxa"/>
          </w:tcPr>
          <w:p w14:paraId="191D21E1" w14:textId="77777777" w:rsidR="005262DF" w:rsidRDefault="005262DF" w:rsidP="005262DF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left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</w:tr>
    </w:tbl>
    <w:p w14:paraId="4F260BEA" w14:textId="77777777" w:rsidR="005262DF" w:rsidRDefault="005262DF">
      <w:pPr>
        <w:widowControl/>
        <w:adjustRightInd/>
        <w:spacing w:after="200" w:line="276" w:lineRule="auto"/>
        <w:jc w:val="left"/>
        <w:textAlignment w:val="auto"/>
      </w:pPr>
      <w:r>
        <w:br w:type="page"/>
      </w:r>
    </w:p>
    <w:p w14:paraId="25D0DE6D" w14:textId="77777777" w:rsidR="00E87000" w:rsidRDefault="00E87000"/>
    <w:p w14:paraId="5CE2FC46" w14:textId="4970732E" w:rsidR="00BD7680" w:rsidRDefault="00BD7680" w:rsidP="00BD7680">
      <w:pPr>
        <w:pStyle w:val="Paragraphedeliste"/>
        <w:numPr>
          <w:ilvl w:val="0"/>
          <w:numId w:val="6"/>
        </w:num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Critère </w:t>
      </w:r>
      <w:r>
        <w:rPr>
          <w:rFonts w:ascii="Arial Narrow" w:hAnsi="Arial Narrow"/>
          <w:b/>
          <w:bCs/>
          <w:sz w:val="24"/>
          <w:szCs w:val="24"/>
          <w:u w:val="single"/>
        </w:rPr>
        <w:t>3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 : </w:t>
      </w:r>
      <w:r w:rsidR="00D01EDF" w:rsidRPr="00D01EDF">
        <w:rPr>
          <w:rFonts w:ascii="Arial Narrow" w:hAnsi="Arial Narrow"/>
          <w:b/>
          <w:bCs/>
          <w:sz w:val="24"/>
          <w:szCs w:val="24"/>
          <w:u w:val="single"/>
        </w:rPr>
        <w:t>Conditions</w:t>
      </w:r>
      <w:r w:rsidR="008F2C79">
        <w:rPr>
          <w:rFonts w:ascii="Arial Narrow" w:hAnsi="Arial Narrow"/>
          <w:b/>
          <w:bCs/>
          <w:sz w:val="24"/>
          <w:szCs w:val="24"/>
          <w:u w:val="single"/>
        </w:rPr>
        <w:t>, modalités</w:t>
      </w:r>
      <w:r w:rsidR="00D01EDF" w:rsidRPr="00D01EDF">
        <w:rPr>
          <w:rFonts w:ascii="Arial Narrow" w:hAnsi="Arial Narrow"/>
          <w:b/>
          <w:bCs/>
          <w:sz w:val="24"/>
          <w:szCs w:val="24"/>
          <w:u w:val="single"/>
        </w:rPr>
        <w:t xml:space="preserve"> et durée de garantie des différentes parties du système de photolithographie 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>(</w:t>
      </w:r>
      <w:r>
        <w:rPr>
          <w:rFonts w:ascii="Arial Narrow" w:hAnsi="Arial Narrow"/>
          <w:b/>
          <w:bCs/>
          <w:sz w:val="24"/>
          <w:szCs w:val="24"/>
          <w:u w:val="single"/>
        </w:rPr>
        <w:t>10</w:t>
      </w:r>
      <w:r w:rsidRPr="00231C8B">
        <w:rPr>
          <w:rFonts w:ascii="Arial Narrow" w:hAnsi="Arial Narrow"/>
          <w:b/>
          <w:bCs/>
          <w:sz w:val="24"/>
          <w:szCs w:val="24"/>
          <w:u w:val="single"/>
        </w:rPr>
        <w:t xml:space="preserve"> %)</w:t>
      </w:r>
    </w:p>
    <w:p w14:paraId="79FF8193" w14:textId="7BDFB232" w:rsidR="005262DF" w:rsidRDefault="005262DF" w:rsidP="005262DF">
      <w:p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tbl>
      <w:tblPr>
        <w:tblStyle w:val="Grilledutableau"/>
        <w:tblW w:w="10944" w:type="dxa"/>
        <w:tblInd w:w="-459" w:type="dxa"/>
        <w:tblLook w:val="01E0" w:firstRow="1" w:lastRow="1" w:firstColumn="1" w:lastColumn="1" w:noHBand="0" w:noVBand="0"/>
      </w:tblPr>
      <w:tblGrid>
        <w:gridCol w:w="4218"/>
        <w:gridCol w:w="5306"/>
        <w:gridCol w:w="1420"/>
      </w:tblGrid>
      <w:tr w:rsidR="005262DF" w:rsidRPr="006614CC" w14:paraId="47A96017" w14:textId="77777777" w:rsidTr="002F23A6">
        <w:tc>
          <w:tcPr>
            <w:tcW w:w="4218" w:type="dxa"/>
          </w:tcPr>
          <w:p w14:paraId="524B35B8" w14:textId="77777777" w:rsidR="005262DF" w:rsidRDefault="005262DF" w:rsidP="002F23A6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Critères d’évaluation</w:t>
            </w:r>
          </w:p>
        </w:tc>
        <w:tc>
          <w:tcPr>
            <w:tcW w:w="5306" w:type="dxa"/>
          </w:tcPr>
          <w:p w14:paraId="2A58A4D8" w14:textId="77777777" w:rsidR="005262DF" w:rsidRDefault="005262DF" w:rsidP="002F23A6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>Réponse du candidat</w:t>
            </w:r>
          </w:p>
        </w:tc>
        <w:tc>
          <w:tcPr>
            <w:tcW w:w="1420" w:type="dxa"/>
          </w:tcPr>
          <w:p w14:paraId="25B8B382" w14:textId="77777777" w:rsidR="005262DF" w:rsidRDefault="005262DF" w:rsidP="002F23A6">
            <w:pPr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483FDC">
              <w:rPr>
                <w:rFonts w:ascii="Arial Narrow" w:hAnsi="Arial Narrow"/>
                <w:b/>
                <w:sz w:val="24"/>
                <w:szCs w:val="24"/>
                <w:u w:val="single"/>
              </w:rPr>
              <w:t xml:space="preserve">A titre </w:t>
            </w: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exceptionnel en cas de complément</w:t>
            </w:r>
          </w:p>
          <w:p w14:paraId="39CB4F2E" w14:textId="77777777" w:rsidR="005262DF" w:rsidRDefault="005262DF" w:rsidP="002F23A6">
            <w:pPr>
              <w:jc w:val="center"/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N° de page du mémoire technique </w:t>
            </w:r>
          </w:p>
        </w:tc>
      </w:tr>
      <w:tr w:rsidR="005262DF" w:rsidRPr="006614CC" w14:paraId="0F1F7DC3" w14:textId="77777777" w:rsidTr="005262DF">
        <w:trPr>
          <w:trHeight w:val="4004"/>
        </w:trPr>
        <w:tc>
          <w:tcPr>
            <w:tcW w:w="4218" w:type="dxa"/>
          </w:tcPr>
          <w:p w14:paraId="7615B8D5" w14:textId="77777777" w:rsidR="005262DF" w:rsidRDefault="005262DF" w:rsidP="002F23A6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5306" w:type="dxa"/>
          </w:tcPr>
          <w:p w14:paraId="3A60BB57" w14:textId="77777777" w:rsidR="005262DF" w:rsidRDefault="005262DF" w:rsidP="002F23A6">
            <w:pPr>
              <w:pStyle w:val="Paragraphedeliste"/>
              <w:tabs>
                <w:tab w:val="left" w:pos="4500"/>
              </w:tabs>
              <w:spacing w:line="240" w:lineRule="auto"/>
              <w:ind w:left="505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</w:p>
        </w:tc>
        <w:tc>
          <w:tcPr>
            <w:tcW w:w="1420" w:type="dxa"/>
          </w:tcPr>
          <w:p w14:paraId="2BFFCB1A" w14:textId="77777777" w:rsidR="005262DF" w:rsidRPr="00483FDC" w:rsidRDefault="005262DF" w:rsidP="002F23A6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</w:p>
        </w:tc>
      </w:tr>
    </w:tbl>
    <w:p w14:paraId="4FC41AF4" w14:textId="314AE6F9" w:rsidR="005262DF" w:rsidRDefault="005262DF" w:rsidP="005262DF">
      <w:p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218B9A41" w14:textId="03A96125" w:rsidR="005262DF" w:rsidRDefault="005262DF" w:rsidP="005262DF">
      <w:p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0DEA77C7" w14:textId="7701B5C0" w:rsidR="005262DF" w:rsidRDefault="005262DF" w:rsidP="005262DF">
      <w:p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17A68A40" w14:textId="77777777" w:rsidR="005262DF" w:rsidRPr="005262DF" w:rsidRDefault="005262DF" w:rsidP="005262DF">
      <w:p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352F23BB" w14:textId="77777777" w:rsidR="00D01EDF" w:rsidRPr="00D01EDF" w:rsidRDefault="00D01EDF" w:rsidP="00D01EDF">
      <w:pPr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p w14:paraId="292A451B" w14:textId="77777777" w:rsidR="00BD7680" w:rsidRPr="002A4666" w:rsidRDefault="00BD7680" w:rsidP="00BD7680">
      <w:pPr>
        <w:tabs>
          <w:tab w:val="left" w:pos="4500"/>
        </w:tabs>
        <w:spacing w:line="276" w:lineRule="auto"/>
        <w:jc w:val="left"/>
        <w:rPr>
          <w:rFonts w:ascii="Arial Narrow" w:hAnsi="Arial Narrow"/>
          <w:bCs/>
          <w:sz w:val="16"/>
          <w:szCs w:val="16"/>
        </w:rPr>
      </w:pPr>
    </w:p>
    <w:p w14:paraId="229EA44F" w14:textId="77777777" w:rsidR="005262DF" w:rsidRPr="00CA2F74" w:rsidRDefault="005262DF" w:rsidP="005262DF">
      <w:pPr>
        <w:widowControl/>
        <w:numPr>
          <w:ilvl w:val="0"/>
          <w:numId w:val="12"/>
        </w:numPr>
        <w:adjustRightInd/>
        <w:spacing w:line="240" w:lineRule="auto"/>
        <w:jc w:val="left"/>
        <w:textAlignment w:val="auto"/>
        <w:rPr>
          <w:rFonts w:ascii="Tahoma" w:eastAsia="Tahoma" w:hAnsi="Tahoma" w:cs="Tahoma"/>
          <w:sz w:val="22"/>
          <w:szCs w:val="22"/>
        </w:rPr>
      </w:pPr>
      <w:r w:rsidRPr="00CA2F74">
        <w:rPr>
          <w:rFonts w:ascii="Arial Narrow" w:eastAsia="Arial Narrow" w:hAnsi="Arial Narrow" w:cs="Arial Narrow"/>
          <w:b/>
          <w:sz w:val="22"/>
          <w:szCs w:val="22"/>
        </w:rPr>
        <w:t xml:space="preserve">Autres informations nécessaires pour juger de la conformité de l’offre ou pour l’exécution des prestations : </w:t>
      </w:r>
    </w:p>
    <w:p w14:paraId="3B12296A" w14:textId="77777777" w:rsidR="005262DF" w:rsidRPr="00CA2F74" w:rsidRDefault="005262DF" w:rsidP="005262DF">
      <w:pPr>
        <w:widowControl/>
        <w:adjustRightInd/>
        <w:spacing w:line="240" w:lineRule="auto"/>
        <w:jc w:val="left"/>
        <w:textAlignment w:val="auto"/>
        <w:rPr>
          <w:rFonts w:ascii="Tahoma" w:eastAsia="Tahoma" w:hAnsi="Tahoma" w:cs="Tahoma"/>
          <w:sz w:val="22"/>
          <w:szCs w:val="22"/>
        </w:rPr>
      </w:pPr>
    </w:p>
    <w:p w14:paraId="42CBA29F" w14:textId="77777777" w:rsidR="005262DF" w:rsidRPr="00CA2F74" w:rsidRDefault="005262DF" w:rsidP="005262DF">
      <w:pPr>
        <w:widowControl/>
        <w:numPr>
          <w:ilvl w:val="0"/>
          <w:numId w:val="13"/>
        </w:numPr>
        <w:adjustRightInd/>
        <w:spacing w:line="240" w:lineRule="auto"/>
        <w:contextualSpacing/>
        <w:jc w:val="left"/>
        <w:textAlignment w:val="auto"/>
        <w:rPr>
          <w:rFonts w:ascii="Arial Narrow" w:eastAsia="Arial Narrow" w:hAnsi="Arial Narrow" w:cs="Arial Narrow"/>
          <w:sz w:val="22"/>
          <w:szCs w:val="22"/>
        </w:rPr>
      </w:pPr>
      <w:r w:rsidRPr="00CA2F74">
        <w:rPr>
          <w:rFonts w:ascii="Arial Narrow" w:eastAsia="Arial Narrow" w:hAnsi="Arial Narrow" w:cs="Arial Narrow"/>
          <w:sz w:val="22"/>
          <w:szCs w:val="22"/>
        </w:rPr>
        <w:t>Autres caractéristiques techniques du matériel (à fournir en annexe),</w:t>
      </w:r>
    </w:p>
    <w:p w14:paraId="68CBA267" w14:textId="181EF8FE" w:rsidR="005262DF" w:rsidRDefault="005262DF" w:rsidP="007E71A2">
      <w:pPr>
        <w:widowControl/>
        <w:numPr>
          <w:ilvl w:val="0"/>
          <w:numId w:val="13"/>
        </w:numPr>
        <w:adjustRightInd/>
        <w:spacing w:line="240" w:lineRule="auto"/>
        <w:contextualSpacing/>
        <w:jc w:val="left"/>
        <w:textAlignment w:val="auto"/>
        <w:rPr>
          <w:rFonts w:ascii="Arial Narrow" w:eastAsia="Arial Narrow" w:hAnsi="Arial Narrow" w:cs="Arial Narrow"/>
          <w:i/>
          <w:iCs/>
          <w:sz w:val="22"/>
          <w:szCs w:val="22"/>
        </w:rPr>
      </w:pPr>
      <w:r w:rsidRPr="00CA2F74">
        <w:rPr>
          <w:rFonts w:ascii="Arial Narrow" w:eastAsia="Arial Narrow" w:hAnsi="Arial Narrow" w:cs="Arial Narrow"/>
          <w:sz w:val="22"/>
          <w:szCs w:val="22"/>
        </w:rPr>
        <w:t xml:space="preserve">Délai de livraison à compter de la date de notification du marché : </w:t>
      </w:r>
      <w:bookmarkStart w:id="5" w:name="_Hlk204173292"/>
      <w:r w:rsidRPr="007E71A2">
        <w:rPr>
          <w:rFonts w:ascii="Arial Narrow" w:eastAsia="Arial Narrow" w:hAnsi="Arial Narrow" w:cs="Arial Narrow"/>
          <w:b/>
          <w:bCs/>
          <w:i/>
          <w:iCs/>
          <w:sz w:val="22"/>
          <w:szCs w:val="22"/>
        </w:rPr>
        <w:t>……</w:t>
      </w:r>
      <w:proofErr w:type="gramStart"/>
      <w:r w:rsidRPr="007E71A2">
        <w:rPr>
          <w:rFonts w:ascii="Arial Narrow" w:eastAsia="Arial Narrow" w:hAnsi="Arial Narrow" w:cs="Arial Narrow"/>
          <w:b/>
          <w:bCs/>
          <w:i/>
          <w:iCs/>
          <w:sz w:val="22"/>
          <w:szCs w:val="22"/>
        </w:rPr>
        <w:t>…….</w:t>
      </w:r>
      <w:proofErr w:type="gramEnd"/>
      <w:r w:rsidRPr="007E71A2">
        <w:rPr>
          <w:rFonts w:ascii="Arial Narrow" w:eastAsia="Arial Narrow" w:hAnsi="Arial Narrow" w:cs="Arial Narrow"/>
          <w:b/>
          <w:bCs/>
          <w:i/>
          <w:iCs/>
          <w:sz w:val="22"/>
          <w:szCs w:val="22"/>
        </w:rPr>
        <w:t>(à compléte</w:t>
      </w:r>
      <w:r w:rsidR="007E71A2" w:rsidRPr="007E71A2">
        <w:rPr>
          <w:rFonts w:ascii="Arial Narrow" w:eastAsia="Arial Narrow" w:hAnsi="Arial Narrow" w:cs="Arial Narrow"/>
          <w:b/>
          <w:bCs/>
          <w:i/>
          <w:iCs/>
          <w:sz w:val="22"/>
          <w:szCs w:val="22"/>
        </w:rPr>
        <w:t>r)</w:t>
      </w:r>
      <w:r w:rsidR="007E71A2">
        <w:rPr>
          <w:rFonts w:ascii="Arial Narrow" w:eastAsia="Arial Narrow" w:hAnsi="Arial Narrow" w:cs="Arial Narrow"/>
          <w:i/>
          <w:iCs/>
          <w:sz w:val="22"/>
          <w:szCs w:val="22"/>
        </w:rPr>
        <w:t xml:space="preserve"> </w:t>
      </w:r>
      <w:bookmarkEnd w:id="5"/>
    </w:p>
    <w:p w14:paraId="192A82CF" w14:textId="52F4238C" w:rsidR="005262DF" w:rsidRPr="00C26201" w:rsidRDefault="005262DF" w:rsidP="005262DF">
      <w:pPr>
        <w:widowControl/>
        <w:numPr>
          <w:ilvl w:val="0"/>
          <w:numId w:val="13"/>
        </w:numPr>
        <w:adjustRightInd/>
        <w:spacing w:line="240" w:lineRule="auto"/>
        <w:contextualSpacing/>
        <w:jc w:val="left"/>
        <w:textAlignment w:val="auto"/>
        <w:rPr>
          <w:rFonts w:ascii="Arial Narrow" w:eastAsia="Arial Narrow" w:hAnsi="Arial Narrow" w:cs="Arial Narrow"/>
          <w:i/>
          <w:iCs/>
          <w:sz w:val="22"/>
          <w:szCs w:val="22"/>
        </w:rPr>
      </w:pPr>
      <w:r w:rsidRPr="00DB3F3D">
        <w:rPr>
          <w:rFonts w:ascii="Arial Narrow" w:eastAsia="Arial Narrow" w:hAnsi="Arial Narrow" w:cs="Arial Narrow"/>
          <w:sz w:val="22"/>
          <w:szCs w:val="22"/>
        </w:rPr>
        <w:t xml:space="preserve">Délai d’installation à compter de date définie dans l’ordre de service (article </w:t>
      </w:r>
      <w:r w:rsidR="007E71A2" w:rsidRPr="00DB3F3D">
        <w:rPr>
          <w:rFonts w:ascii="Arial Narrow" w:eastAsia="Arial Narrow" w:hAnsi="Arial Narrow" w:cs="Arial Narrow"/>
          <w:sz w:val="22"/>
          <w:szCs w:val="22"/>
        </w:rPr>
        <w:t>6.2 du CCP) </w:t>
      </w:r>
      <w:r w:rsidR="007E71A2" w:rsidRPr="00DB3F3D"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  <w:r w:rsidR="007E71A2" w:rsidRPr="007E71A2">
        <w:rPr>
          <w:rFonts w:ascii="Arial Narrow" w:eastAsia="Arial Narrow" w:hAnsi="Arial Narrow" w:cs="Arial Narrow"/>
          <w:b/>
          <w:bCs/>
          <w:i/>
          <w:iCs/>
          <w:sz w:val="22"/>
          <w:szCs w:val="22"/>
        </w:rPr>
        <w:t xml:space="preserve"> ……</w:t>
      </w:r>
      <w:proofErr w:type="gramStart"/>
      <w:r w:rsidR="007E71A2" w:rsidRPr="007E71A2">
        <w:rPr>
          <w:rFonts w:ascii="Arial Narrow" w:eastAsia="Arial Narrow" w:hAnsi="Arial Narrow" w:cs="Arial Narrow"/>
          <w:b/>
          <w:bCs/>
          <w:i/>
          <w:iCs/>
          <w:sz w:val="22"/>
          <w:szCs w:val="22"/>
        </w:rPr>
        <w:t>…….</w:t>
      </w:r>
      <w:proofErr w:type="gramEnd"/>
      <w:r w:rsidR="007E71A2" w:rsidRPr="007E71A2">
        <w:rPr>
          <w:rFonts w:ascii="Arial Narrow" w:eastAsia="Arial Narrow" w:hAnsi="Arial Narrow" w:cs="Arial Narrow"/>
          <w:b/>
          <w:bCs/>
          <w:i/>
          <w:iCs/>
          <w:sz w:val="22"/>
          <w:szCs w:val="22"/>
        </w:rPr>
        <w:t>(à compléter)</w:t>
      </w:r>
      <w:r w:rsidR="007E71A2">
        <w:rPr>
          <w:rFonts w:ascii="Arial Narrow" w:eastAsia="Arial Narrow" w:hAnsi="Arial Narrow" w:cs="Arial Narrow"/>
          <w:i/>
          <w:iCs/>
          <w:sz w:val="22"/>
          <w:szCs w:val="22"/>
        </w:rPr>
        <w:t xml:space="preserve"> </w:t>
      </w:r>
    </w:p>
    <w:p w14:paraId="44A713DE" w14:textId="77777777" w:rsidR="00AF005B" w:rsidRPr="008135EB" w:rsidRDefault="00AF005B" w:rsidP="00AF005B">
      <w:pPr>
        <w:tabs>
          <w:tab w:val="left" w:pos="822"/>
        </w:tabs>
        <w:autoSpaceDE w:val="0"/>
        <w:autoSpaceDN w:val="0"/>
        <w:spacing w:line="240" w:lineRule="auto"/>
        <w:ind w:left="708"/>
        <w:rPr>
          <w:rFonts w:ascii="Arial" w:hAnsi="Arial" w:cs="Arial"/>
          <w:szCs w:val="24"/>
          <w:u w:val="single"/>
        </w:rPr>
      </w:pPr>
      <w:r w:rsidRPr="008135EB">
        <w:rPr>
          <w:rFonts w:ascii="Arial" w:hAnsi="Arial" w:cs="Arial"/>
          <w:szCs w:val="24"/>
          <w:u w:val="single"/>
        </w:rPr>
        <w:t>L’installation du matériel devra être réalisée dans un délai maximum de 9 mois.</w:t>
      </w:r>
    </w:p>
    <w:p w14:paraId="0EE8F8E6" w14:textId="77777777" w:rsidR="005262DF" w:rsidRDefault="005262DF" w:rsidP="005262DF">
      <w:pPr>
        <w:widowControl/>
        <w:adjustRightInd/>
        <w:spacing w:after="200" w:line="276" w:lineRule="auto"/>
        <w:jc w:val="left"/>
        <w:textAlignment w:val="auto"/>
      </w:pPr>
      <w:r>
        <w:br w:type="page"/>
      </w:r>
    </w:p>
    <w:p w14:paraId="55A9D6A7" w14:textId="77777777" w:rsidR="00BD7680" w:rsidRDefault="00BD7680" w:rsidP="00BD7680">
      <w:pPr>
        <w:pStyle w:val="Paragraphedeliste"/>
        <w:spacing w:after="120"/>
        <w:rPr>
          <w:rFonts w:ascii="Arial Narrow" w:hAnsi="Arial Narrow"/>
          <w:b/>
          <w:bCs/>
          <w:sz w:val="24"/>
          <w:szCs w:val="24"/>
          <w:u w:val="single"/>
        </w:rPr>
      </w:pPr>
    </w:p>
    <w:sectPr w:rsidR="00BD7680" w:rsidSect="002741F9">
      <w:footerReference w:type="default" r:id="rId9"/>
      <w:pgSz w:w="11906" w:h="16838"/>
      <w:pgMar w:top="1021" w:right="851" w:bottom="1135" w:left="1134" w:header="720" w:footer="1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E91B5" w14:textId="77777777" w:rsidR="000B1198" w:rsidRDefault="000B1198" w:rsidP="006D7AB8">
      <w:pPr>
        <w:spacing w:line="240" w:lineRule="auto"/>
      </w:pPr>
      <w:r>
        <w:separator/>
      </w:r>
    </w:p>
  </w:endnote>
  <w:endnote w:type="continuationSeparator" w:id="0">
    <w:p w14:paraId="7F3633BF" w14:textId="77777777" w:rsidR="000B1198" w:rsidRDefault="000B1198" w:rsidP="006D7A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6897674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DE6B855" w14:textId="11A47907" w:rsidR="005262DF" w:rsidRDefault="005262DF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288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1288C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D0F7BC8" w14:textId="7F45A563" w:rsidR="00542BC1" w:rsidRDefault="00542B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88FEC" w14:textId="77777777" w:rsidR="000B1198" w:rsidRDefault="000B1198" w:rsidP="006D7AB8">
      <w:pPr>
        <w:spacing w:line="240" w:lineRule="auto"/>
      </w:pPr>
      <w:r>
        <w:separator/>
      </w:r>
    </w:p>
  </w:footnote>
  <w:footnote w:type="continuationSeparator" w:id="0">
    <w:p w14:paraId="6B10E835" w14:textId="77777777" w:rsidR="000B1198" w:rsidRDefault="000B1198" w:rsidP="006D7AB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80363"/>
    <w:multiLevelType w:val="multilevel"/>
    <w:tmpl w:val="5B9E113A"/>
    <w:lvl w:ilvl="0">
      <w:start w:val="1"/>
      <w:numFmt w:val="bullet"/>
      <w:lvlText w:val="❖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9C74F01"/>
    <w:multiLevelType w:val="hybridMultilevel"/>
    <w:tmpl w:val="F8649CF2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74328B"/>
    <w:multiLevelType w:val="multilevel"/>
    <w:tmpl w:val="E2AC625C"/>
    <w:styleLink w:val="Cellulemarchs"/>
    <w:lvl w:ilvl="0">
      <w:start w:val="1"/>
      <w:numFmt w:val="upperRoman"/>
      <w:lvlText w:val="Article %1"/>
      <w:lvlJc w:val="left"/>
      <w:pPr>
        <w:ind w:left="357" w:hanging="357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%2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DA325A2"/>
    <w:multiLevelType w:val="hybridMultilevel"/>
    <w:tmpl w:val="D23A7FB8"/>
    <w:lvl w:ilvl="0" w:tplc="040C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4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D0577"/>
    <w:multiLevelType w:val="hybridMultilevel"/>
    <w:tmpl w:val="B88C7956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07BEB"/>
    <w:multiLevelType w:val="hybridMultilevel"/>
    <w:tmpl w:val="FB4C2F80"/>
    <w:lvl w:ilvl="0" w:tplc="9C921E8A">
      <w:numFmt w:val="bullet"/>
      <w:lvlText w:val="-"/>
      <w:lvlJc w:val="left"/>
      <w:pPr>
        <w:ind w:left="720" w:hanging="360"/>
      </w:pPr>
      <w:rPr>
        <w:rFonts w:ascii="Arial Narrow" w:eastAsia="Arial Narrow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4743B"/>
    <w:multiLevelType w:val="hybridMultilevel"/>
    <w:tmpl w:val="A636142A"/>
    <w:lvl w:ilvl="0" w:tplc="CCE860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8116AB"/>
    <w:multiLevelType w:val="hybridMultilevel"/>
    <w:tmpl w:val="E624AC4C"/>
    <w:lvl w:ilvl="0" w:tplc="094643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12ED7"/>
    <w:multiLevelType w:val="hybridMultilevel"/>
    <w:tmpl w:val="A216AC7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D04732"/>
    <w:multiLevelType w:val="hybridMultilevel"/>
    <w:tmpl w:val="965EFB9A"/>
    <w:lvl w:ilvl="0" w:tplc="626AD8C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D521E8"/>
    <w:multiLevelType w:val="hybridMultilevel"/>
    <w:tmpl w:val="741A931A"/>
    <w:lvl w:ilvl="0" w:tplc="51A473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8F64DA"/>
    <w:multiLevelType w:val="hybridMultilevel"/>
    <w:tmpl w:val="F1DC2AA6"/>
    <w:lvl w:ilvl="0" w:tplc="7A101B86">
      <w:start w:val="4"/>
      <w:numFmt w:val="bullet"/>
      <w:lvlText w:val="-"/>
      <w:lvlJc w:val="left"/>
      <w:pPr>
        <w:ind w:left="720" w:hanging="360"/>
      </w:pPr>
      <w:rPr>
        <w:rFonts w:ascii="Century Gothic" w:eastAsia="Arial Unicode MS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5715B"/>
    <w:multiLevelType w:val="hybridMultilevel"/>
    <w:tmpl w:val="2648DEC8"/>
    <w:lvl w:ilvl="0" w:tplc="040C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1"/>
  </w:num>
  <w:num w:numId="5">
    <w:abstractNumId w:val="12"/>
  </w:num>
  <w:num w:numId="6">
    <w:abstractNumId w:val="1"/>
  </w:num>
  <w:num w:numId="7">
    <w:abstractNumId w:val="9"/>
  </w:num>
  <w:num w:numId="8">
    <w:abstractNumId w:val="3"/>
  </w:num>
  <w:num w:numId="9">
    <w:abstractNumId w:val="13"/>
  </w:num>
  <w:num w:numId="10">
    <w:abstractNumId w:val="8"/>
  </w:num>
  <w:num w:numId="11">
    <w:abstractNumId w:val="10"/>
  </w:num>
  <w:num w:numId="12">
    <w:abstractNumId w:val="0"/>
  </w:num>
  <w:num w:numId="13">
    <w:abstractNumId w:val="6"/>
  </w:num>
  <w:num w:numId="14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luneau Sophie (Mme)">
    <w15:presenceInfo w15:providerId="AD" w15:userId="S-1-5-21-96891382-871699295-1225219381-11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0E8"/>
    <w:rsid w:val="0002197F"/>
    <w:rsid w:val="0004065E"/>
    <w:rsid w:val="00043BB6"/>
    <w:rsid w:val="00044BA8"/>
    <w:rsid w:val="00051DC4"/>
    <w:rsid w:val="0006714F"/>
    <w:rsid w:val="000A2819"/>
    <w:rsid w:val="000B0917"/>
    <w:rsid w:val="000B0A7C"/>
    <w:rsid w:val="000B1198"/>
    <w:rsid w:val="000C6FAF"/>
    <w:rsid w:val="000D1B64"/>
    <w:rsid w:val="000E2E6A"/>
    <w:rsid w:val="00105F58"/>
    <w:rsid w:val="001119CC"/>
    <w:rsid w:val="00126883"/>
    <w:rsid w:val="001559C2"/>
    <w:rsid w:val="00184660"/>
    <w:rsid w:val="001B0784"/>
    <w:rsid w:val="001B25CB"/>
    <w:rsid w:val="001B437C"/>
    <w:rsid w:val="001B5DC5"/>
    <w:rsid w:val="001E48ED"/>
    <w:rsid w:val="00231C8B"/>
    <w:rsid w:val="00246351"/>
    <w:rsid w:val="00247E6E"/>
    <w:rsid w:val="002721D7"/>
    <w:rsid w:val="002741F9"/>
    <w:rsid w:val="00276505"/>
    <w:rsid w:val="00296CCA"/>
    <w:rsid w:val="002A4666"/>
    <w:rsid w:val="002B1330"/>
    <w:rsid w:val="002B1C5D"/>
    <w:rsid w:val="003075F2"/>
    <w:rsid w:val="003471ED"/>
    <w:rsid w:val="00356BDA"/>
    <w:rsid w:val="00367E4D"/>
    <w:rsid w:val="00383260"/>
    <w:rsid w:val="00390A22"/>
    <w:rsid w:val="00392331"/>
    <w:rsid w:val="00395716"/>
    <w:rsid w:val="003B0037"/>
    <w:rsid w:val="003C31CD"/>
    <w:rsid w:val="003E1EFA"/>
    <w:rsid w:val="003E768B"/>
    <w:rsid w:val="004279AC"/>
    <w:rsid w:val="004349A8"/>
    <w:rsid w:val="0043508C"/>
    <w:rsid w:val="00456F26"/>
    <w:rsid w:val="00457422"/>
    <w:rsid w:val="004621B8"/>
    <w:rsid w:val="00463436"/>
    <w:rsid w:val="004729E4"/>
    <w:rsid w:val="00476A05"/>
    <w:rsid w:val="00481974"/>
    <w:rsid w:val="00483FDC"/>
    <w:rsid w:val="00485ABF"/>
    <w:rsid w:val="004D74D7"/>
    <w:rsid w:val="004E6FB9"/>
    <w:rsid w:val="005115B8"/>
    <w:rsid w:val="005262DF"/>
    <w:rsid w:val="00526C5F"/>
    <w:rsid w:val="00542BC1"/>
    <w:rsid w:val="005A5C18"/>
    <w:rsid w:val="005C26BC"/>
    <w:rsid w:val="005C41D1"/>
    <w:rsid w:val="005F0EC3"/>
    <w:rsid w:val="00600289"/>
    <w:rsid w:val="006040CF"/>
    <w:rsid w:val="00616D98"/>
    <w:rsid w:val="0064419B"/>
    <w:rsid w:val="006614CC"/>
    <w:rsid w:val="00666092"/>
    <w:rsid w:val="00692259"/>
    <w:rsid w:val="006A51C7"/>
    <w:rsid w:val="006B7DD6"/>
    <w:rsid w:val="006C5A1F"/>
    <w:rsid w:val="006D7AB8"/>
    <w:rsid w:val="006F3048"/>
    <w:rsid w:val="006F42D7"/>
    <w:rsid w:val="0070083C"/>
    <w:rsid w:val="00707100"/>
    <w:rsid w:val="00731409"/>
    <w:rsid w:val="007327AF"/>
    <w:rsid w:val="00745383"/>
    <w:rsid w:val="00760735"/>
    <w:rsid w:val="00767130"/>
    <w:rsid w:val="007838D7"/>
    <w:rsid w:val="007911CF"/>
    <w:rsid w:val="007C03CF"/>
    <w:rsid w:val="007E71A2"/>
    <w:rsid w:val="008135EB"/>
    <w:rsid w:val="008560E8"/>
    <w:rsid w:val="00862A08"/>
    <w:rsid w:val="008B3006"/>
    <w:rsid w:val="008B3FA8"/>
    <w:rsid w:val="008B4830"/>
    <w:rsid w:val="008B65D2"/>
    <w:rsid w:val="008C4963"/>
    <w:rsid w:val="008D2820"/>
    <w:rsid w:val="008E7466"/>
    <w:rsid w:val="008F2C79"/>
    <w:rsid w:val="008F686C"/>
    <w:rsid w:val="0090417F"/>
    <w:rsid w:val="0090760B"/>
    <w:rsid w:val="00932A2F"/>
    <w:rsid w:val="00934C77"/>
    <w:rsid w:val="0094515E"/>
    <w:rsid w:val="00962020"/>
    <w:rsid w:val="009768A3"/>
    <w:rsid w:val="00984C62"/>
    <w:rsid w:val="009A56F8"/>
    <w:rsid w:val="009D3562"/>
    <w:rsid w:val="009D469F"/>
    <w:rsid w:val="009E5122"/>
    <w:rsid w:val="00A31A35"/>
    <w:rsid w:val="00A47670"/>
    <w:rsid w:val="00A544C2"/>
    <w:rsid w:val="00AA17C5"/>
    <w:rsid w:val="00AA6A29"/>
    <w:rsid w:val="00AD56A7"/>
    <w:rsid w:val="00AE0255"/>
    <w:rsid w:val="00AE0F50"/>
    <w:rsid w:val="00AE1120"/>
    <w:rsid w:val="00AF005B"/>
    <w:rsid w:val="00B00F4D"/>
    <w:rsid w:val="00B1288C"/>
    <w:rsid w:val="00B27C65"/>
    <w:rsid w:val="00B43955"/>
    <w:rsid w:val="00BA2DF8"/>
    <w:rsid w:val="00BA7CF7"/>
    <w:rsid w:val="00BD0D59"/>
    <w:rsid w:val="00BD7680"/>
    <w:rsid w:val="00BE2E5D"/>
    <w:rsid w:val="00BF1B14"/>
    <w:rsid w:val="00C217A7"/>
    <w:rsid w:val="00C23050"/>
    <w:rsid w:val="00C26201"/>
    <w:rsid w:val="00C345A8"/>
    <w:rsid w:val="00C51CEE"/>
    <w:rsid w:val="00C6622F"/>
    <w:rsid w:val="00CA2F74"/>
    <w:rsid w:val="00CC5479"/>
    <w:rsid w:val="00CC7AAD"/>
    <w:rsid w:val="00CE348A"/>
    <w:rsid w:val="00D01EDF"/>
    <w:rsid w:val="00D34AE4"/>
    <w:rsid w:val="00D3774B"/>
    <w:rsid w:val="00D47859"/>
    <w:rsid w:val="00D6004C"/>
    <w:rsid w:val="00D73596"/>
    <w:rsid w:val="00D77D16"/>
    <w:rsid w:val="00D820C5"/>
    <w:rsid w:val="00DB3F3D"/>
    <w:rsid w:val="00DB66ED"/>
    <w:rsid w:val="00DC03CE"/>
    <w:rsid w:val="00DD41E7"/>
    <w:rsid w:val="00DE1A6B"/>
    <w:rsid w:val="00E26AA0"/>
    <w:rsid w:val="00E31316"/>
    <w:rsid w:val="00E361E0"/>
    <w:rsid w:val="00E460EB"/>
    <w:rsid w:val="00E7645C"/>
    <w:rsid w:val="00E87000"/>
    <w:rsid w:val="00E90D2D"/>
    <w:rsid w:val="00EA49F3"/>
    <w:rsid w:val="00EE526D"/>
    <w:rsid w:val="00EE68F5"/>
    <w:rsid w:val="00EF2D03"/>
    <w:rsid w:val="00F33A4F"/>
    <w:rsid w:val="00F60519"/>
    <w:rsid w:val="00F6587A"/>
    <w:rsid w:val="00FB3C8E"/>
    <w:rsid w:val="00FD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66A0277"/>
  <w15:docId w15:val="{51DC4307-D97D-41FF-B4F5-84FD1A31A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Cellulemarchs">
    <w:name w:val="Cellule marchés"/>
    <w:rsid w:val="006040CF"/>
    <w:pPr>
      <w:numPr>
        <w:numId w:val="1"/>
      </w:numPr>
    </w:pPr>
  </w:style>
  <w:style w:type="table" w:styleId="Grilledutableau">
    <w:name w:val="Table Grid"/>
    <w:basedOn w:val="TableauNormal"/>
    <w:uiPriority w:val="39"/>
    <w:rsid w:val="008560E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6D7AB8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D7AB8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614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14CC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2B1C5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8B30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B30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8B300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B30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B3006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3132C-1E66-44CA-9E71-37C93EA7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OLLIVIER Didier</dc:creator>
  <cp:lastModifiedBy>Fluneau Sophie (Mme)</cp:lastModifiedBy>
  <cp:revision>8</cp:revision>
  <cp:lastPrinted>2016-08-05T10:12:00Z</cp:lastPrinted>
  <dcterms:created xsi:type="dcterms:W3CDTF">2025-07-24T07:45:00Z</dcterms:created>
  <dcterms:modified xsi:type="dcterms:W3CDTF">2025-07-24T08:11:00Z</dcterms:modified>
</cp:coreProperties>
</file>